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428E4" w14:textId="77777777" w:rsidR="00CE5CE9" w:rsidRDefault="007B5A01">
      <w:pPr>
        <w:spacing w:before="120" w:line="240" w:lineRule="atLeast"/>
        <w:ind w:left="0" w:right="-58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</w:t>
      </w:r>
      <w:r w:rsidR="00CE5CE9">
        <w:rPr>
          <w:rFonts w:ascii="Arial" w:hAnsi="Arial" w:cs="Arial"/>
          <w:b/>
          <w:caps/>
          <w:sz w:val="40"/>
          <w:szCs w:val="40"/>
        </w:rPr>
        <w:t>. Zásady organizace výstavby</w:t>
      </w:r>
    </w:p>
    <w:p w14:paraId="74F615C0" w14:textId="77777777" w:rsidR="00CE5CE9" w:rsidRDefault="00CE5CE9">
      <w:pPr>
        <w:spacing w:before="120" w:line="240" w:lineRule="atLeast"/>
        <w:ind w:left="426" w:right="-58" w:firstLine="283"/>
        <w:rPr>
          <w:u w:val="single"/>
        </w:rPr>
      </w:pPr>
    </w:p>
    <w:p w14:paraId="1FAD6DEC" w14:textId="77777777" w:rsidR="00CE5CE9" w:rsidRDefault="00CE5CE9">
      <w:pPr>
        <w:pStyle w:val="Uvod"/>
        <w:keepNext w:val="0"/>
        <w:numPr>
          <w:ilvl w:val="0"/>
          <w:numId w:val="3"/>
        </w:numPr>
        <w:spacing w:before="0" w:after="0" w:line="240" w:lineRule="auto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>
        <w:rPr>
          <w:rFonts w:ascii="Arial" w:hAnsi="Arial" w:cs="Arial"/>
          <w:caps w:val="0"/>
          <w:kern w:val="0"/>
          <w:sz w:val="28"/>
          <w:szCs w:val="28"/>
          <w:lang w:val="cs-CZ"/>
        </w:rPr>
        <w:t>Technická zpráva</w:t>
      </w:r>
      <w:r w:rsidR="00C908C9">
        <w:rPr>
          <w:rFonts w:ascii="Arial" w:hAnsi="Arial" w:cs="Arial"/>
          <w:caps w:val="0"/>
          <w:kern w:val="0"/>
          <w:sz w:val="28"/>
          <w:szCs w:val="28"/>
          <w:lang w:val="cs-CZ"/>
        </w:rPr>
        <w:t xml:space="preserve"> </w:t>
      </w:r>
    </w:p>
    <w:p w14:paraId="5B5EC449" w14:textId="77777777" w:rsidR="00CE5CE9" w:rsidRDefault="00CE5CE9">
      <w:pPr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14:paraId="5D9CFE48" w14:textId="77777777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a) zařízení staveniště:</w:t>
      </w:r>
    </w:p>
    <w:p w14:paraId="6AD40139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23FC537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caps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zařízení staveniště:</w:t>
      </w:r>
    </w:p>
    <w:p w14:paraId="437DC332" w14:textId="77777777" w:rsidR="000C2685" w:rsidRDefault="000C2685">
      <w:pPr>
        <w:ind w:firstLine="426"/>
        <w:rPr>
          <w:rFonts w:ascii="Arial" w:hAnsi="Arial" w:cs="Arial"/>
          <w:sz w:val="22"/>
          <w:szCs w:val="22"/>
        </w:rPr>
      </w:pPr>
    </w:p>
    <w:p w14:paraId="4AB62470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Zaříze</w:t>
      </w:r>
      <w:r w:rsidR="00306EF2">
        <w:rPr>
          <w:rFonts w:ascii="Arial" w:hAnsi="Arial" w:cs="Arial"/>
          <w:sz w:val="22"/>
          <w:szCs w:val="22"/>
        </w:rPr>
        <w:t>ní staveniště nebude zřizováno.</w:t>
      </w:r>
      <w:r w:rsidR="00125E14">
        <w:rPr>
          <w:rFonts w:ascii="Arial" w:hAnsi="Arial" w:cs="Arial"/>
          <w:sz w:val="22"/>
          <w:szCs w:val="22"/>
        </w:rPr>
        <w:t xml:space="preserve"> </w:t>
      </w:r>
    </w:p>
    <w:p w14:paraId="48A0BD45" w14:textId="77777777" w:rsidR="00CE5CE9" w:rsidRDefault="00CE5CE9">
      <w:pPr>
        <w:ind w:left="0"/>
        <w:rPr>
          <w:rFonts w:ascii="Arial" w:hAnsi="Arial" w:cs="Arial"/>
          <w:sz w:val="22"/>
          <w:szCs w:val="22"/>
        </w:rPr>
      </w:pPr>
    </w:p>
    <w:p w14:paraId="5989DF13" w14:textId="77777777" w:rsidR="00CE5CE9" w:rsidRDefault="00CE5CE9">
      <w:pPr>
        <w:pStyle w:val="Uvod"/>
        <w:keepNext w:val="0"/>
        <w:tabs>
          <w:tab w:val="left" w:pos="567"/>
        </w:tabs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skládky objemného materiálu:</w:t>
      </w:r>
    </w:p>
    <w:p w14:paraId="193FC208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Nebudou zřizovány, materiál bude na stavbu navážen průběžně.</w:t>
      </w:r>
    </w:p>
    <w:p w14:paraId="3E03767C" w14:textId="77777777" w:rsidR="00CE5CE9" w:rsidRDefault="00CE5CE9">
      <w:pPr>
        <w:ind w:left="0"/>
        <w:rPr>
          <w:rFonts w:ascii="Arial" w:hAnsi="Arial" w:cs="Arial"/>
          <w:sz w:val="22"/>
          <w:szCs w:val="22"/>
        </w:rPr>
      </w:pPr>
    </w:p>
    <w:p w14:paraId="25E55B20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uložení přebytečné zeminy:</w:t>
      </w:r>
    </w:p>
    <w:p w14:paraId="6AE59990" w14:textId="77777777" w:rsidR="00CE5CE9" w:rsidRDefault="00120C9F" w:rsidP="00120C9F">
      <w:pPr>
        <w:pStyle w:val="Zkladntext3"/>
        <w:ind w:left="567"/>
        <w:jc w:val="left"/>
      </w:pPr>
      <w:r>
        <w:t>Netýká se této stavby.</w:t>
      </w:r>
      <w:r w:rsidR="00CE5CE9">
        <w:t xml:space="preserve"> </w:t>
      </w:r>
    </w:p>
    <w:p w14:paraId="05411956" w14:textId="77777777" w:rsidR="00CE5CE9" w:rsidRDefault="00CE5CE9">
      <w:pPr>
        <w:rPr>
          <w:rFonts w:ascii="Arial" w:hAnsi="Arial" w:cs="Arial"/>
          <w:sz w:val="22"/>
          <w:szCs w:val="22"/>
        </w:rPr>
      </w:pPr>
    </w:p>
    <w:p w14:paraId="2D759AA3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dopravní trasy:</w:t>
      </w:r>
    </w:p>
    <w:p w14:paraId="13BA2101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dopravu materiálu a příjezd m</w:t>
      </w:r>
      <w:r w:rsidR="00F95BC1">
        <w:rPr>
          <w:rFonts w:ascii="Arial" w:hAnsi="Arial" w:cs="Arial"/>
          <w:sz w:val="22"/>
          <w:szCs w:val="22"/>
        </w:rPr>
        <w:t xml:space="preserve">ontážních </w:t>
      </w:r>
      <w:proofErr w:type="gramStart"/>
      <w:r w:rsidR="00F95BC1">
        <w:rPr>
          <w:rFonts w:ascii="Arial" w:hAnsi="Arial" w:cs="Arial"/>
          <w:sz w:val="22"/>
          <w:szCs w:val="22"/>
        </w:rPr>
        <w:t>mechanizmů</w:t>
      </w:r>
      <w:proofErr w:type="gramEnd"/>
      <w:r w:rsidR="00F95BC1">
        <w:rPr>
          <w:rFonts w:ascii="Arial" w:hAnsi="Arial" w:cs="Arial"/>
          <w:sz w:val="22"/>
          <w:szCs w:val="22"/>
        </w:rPr>
        <w:t xml:space="preserve"> se použijí</w:t>
      </w:r>
      <w:r>
        <w:rPr>
          <w:rFonts w:ascii="Arial" w:hAnsi="Arial" w:cs="Arial"/>
          <w:sz w:val="22"/>
          <w:szCs w:val="22"/>
        </w:rPr>
        <w:t xml:space="preserve"> stávající komunikace.</w:t>
      </w:r>
    </w:p>
    <w:p w14:paraId="6690E945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051E7F6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caps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dodávky materiálu:</w:t>
      </w:r>
    </w:p>
    <w:p w14:paraId="413CB7C9" w14:textId="77777777" w:rsidR="00CE5CE9" w:rsidRDefault="00CE5CE9" w:rsidP="000C2685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zajistí zhotovitel dle soupisu materiálu v náležitém </w:t>
      </w:r>
      <w:r w:rsidR="00120C9F">
        <w:rPr>
          <w:rFonts w:ascii="Arial" w:hAnsi="Arial" w:cs="Arial"/>
          <w:sz w:val="22"/>
        </w:rPr>
        <w:t>předstihu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16377AE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6FF329FF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b) sítě technické infrastruktury:</w:t>
      </w:r>
    </w:p>
    <w:p w14:paraId="5E9F0908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výskyt podzemních zařízení:</w:t>
      </w:r>
    </w:p>
    <w:p w14:paraId="162A593E" w14:textId="77777777" w:rsidR="000C2685" w:rsidRDefault="000C2685" w:rsidP="000C2685">
      <w:pPr>
        <w:rPr>
          <w:rFonts w:ascii="Arial" w:hAnsi="Arial" w:cs="Arial"/>
          <w:sz w:val="22"/>
          <w:szCs w:val="22"/>
        </w:rPr>
      </w:pPr>
    </w:p>
    <w:p w14:paraId="71AE5120" w14:textId="77777777" w:rsidR="00F95BC1" w:rsidRPr="000D3BA1" w:rsidRDefault="00120C9F" w:rsidP="000C2685">
      <w:pPr>
        <w:ind w:firstLine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Nedojde ke střetu nebo k omezení</w:t>
      </w:r>
    </w:p>
    <w:p w14:paraId="476B1BE8" w14:textId="77777777" w:rsidR="00CE5CE9" w:rsidRPr="003253D0" w:rsidRDefault="00CE5CE9">
      <w:pPr>
        <w:spacing w:before="120"/>
        <w:ind w:left="0" w:firstLine="284"/>
        <w:rPr>
          <w:rFonts w:ascii="Arial" w:hAnsi="Arial" w:cs="Arial"/>
          <w:color w:val="FF0000"/>
          <w:sz w:val="22"/>
          <w:szCs w:val="22"/>
        </w:rPr>
      </w:pPr>
    </w:p>
    <w:p w14:paraId="731A60AE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c) napojení staveniště:</w:t>
      </w:r>
    </w:p>
    <w:p w14:paraId="55FBE567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Staveniště nebude zřizováno.</w:t>
      </w:r>
    </w:p>
    <w:p w14:paraId="3B9C735D" w14:textId="77777777" w:rsidR="007E3CB8" w:rsidRDefault="007E3CB8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7C02938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d) bezpečnost a ochrana zdraví třetích osob: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</w:p>
    <w:p w14:paraId="09E336C2" w14:textId="77777777" w:rsidR="00CE5CE9" w:rsidRDefault="00CE5CE9">
      <w:pPr>
        <w:spacing w:before="120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určí způsob zabezpečení </w:t>
      </w:r>
      <w:r w:rsidRPr="00F95BC1">
        <w:rPr>
          <w:rFonts w:ascii="Arial" w:hAnsi="Arial" w:cs="Arial"/>
          <w:sz w:val="22"/>
          <w:szCs w:val="22"/>
        </w:rPr>
        <w:t>staveniště</w:t>
      </w:r>
      <w:r w:rsidRPr="004910A2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proti vstupu nepovolaných fyzických osob, zajistí označení hranic staveniště tak, aby byly zřetelně rozpoznatelné i za snížené viditelnosti, provádí pravidel</w:t>
      </w:r>
      <w:r w:rsidR="005C7AF8">
        <w:rPr>
          <w:rFonts w:ascii="Arial" w:hAnsi="Arial" w:cs="Arial"/>
          <w:sz w:val="22"/>
          <w:szCs w:val="22"/>
        </w:rPr>
        <w:t>né kontroly tohoto zabezpečení.</w:t>
      </w:r>
    </w:p>
    <w:p w14:paraId="6CB85C4F" w14:textId="77777777" w:rsidR="00CE5CE9" w:rsidRDefault="00CE5CE9">
      <w:pPr>
        <w:spacing w:before="120"/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bude realizována za dodržení bezpečnostních předpisů a norem ČSN EN 50110</w:t>
      </w:r>
      <w:r w:rsidR="00C673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PNE 33 0000-</w:t>
      </w:r>
      <w:proofErr w:type="gramStart"/>
      <w:r>
        <w:rPr>
          <w:rFonts w:ascii="Arial" w:hAnsi="Arial" w:cs="Arial"/>
          <w:sz w:val="22"/>
          <w:szCs w:val="22"/>
        </w:rPr>
        <w:t>6 ,</w:t>
      </w:r>
      <w:proofErr w:type="gramEnd"/>
      <w:r>
        <w:rPr>
          <w:rFonts w:ascii="Arial" w:hAnsi="Arial" w:cs="Arial"/>
          <w:sz w:val="22"/>
          <w:szCs w:val="22"/>
        </w:rPr>
        <w:t xml:space="preserve"> podle nařízení vlády o minimálních požadavcích na bezpečnost č. 591/2006 a všech dalších nařízení s nimi souvisejících.</w:t>
      </w:r>
    </w:p>
    <w:p w14:paraId="77BA2680" w14:textId="77777777" w:rsidR="00CE5CE9" w:rsidRDefault="00CE5CE9">
      <w:pPr>
        <w:numPr>
          <w:ilvl w:val="12"/>
          <w:numId w:val="0"/>
        </w:numPr>
        <w:ind w:firstLine="426"/>
        <w:rPr>
          <w:rFonts w:ascii="Arial" w:hAnsi="Arial" w:cs="Arial"/>
          <w:sz w:val="22"/>
        </w:rPr>
      </w:pPr>
    </w:p>
    <w:p w14:paraId="3B63FA9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e) bezpečnost staveniště z hlediska ochrany veřejných zájmů:</w:t>
      </w:r>
    </w:p>
    <w:p w14:paraId="0591DAC3" w14:textId="77777777" w:rsidR="00CE5CE9" w:rsidRDefault="00CE5CE9">
      <w:pPr>
        <w:spacing w:before="120"/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staveniště nebude zřizováno.</w:t>
      </w:r>
    </w:p>
    <w:p w14:paraId="47822522" w14:textId="77777777" w:rsidR="00CE5CE9" w:rsidRDefault="00CE5CE9">
      <w:pPr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14:paraId="66D76F54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f) zařízení staveniště vč. využití nových a stávajících objektů:</w:t>
      </w:r>
    </w:p>
    <w:p w14:paraId="71D6CB85" w14:textId="77777777" w:rsidR="00CE5CE9" w:rsidRDefault="00CE5CE9">
      <w:pPr>
        <w:pStyle w:val="Uvod"/>
        <w:keepNext w:val="0"/>
        <w:spacing w:after="0" w:line="240" w:lineRule="auto"/>
        <w:ind w:firstLine="567"/>
        <w:rPr>
          <w:rFonts w:ascii="Arial" w:hAnsi="Arial"/>
          <w:b w:val="0"/>
          <w:caps w:val="0"/>
          <w:kern w:val="0"/>
          <w:lang w:val="cs-CZ"/>
        </w:rPr>
      </w:pPr>
      <w:r>
        <w:rPr>
          <w:rFonts w:ascii="Arial" w:hAnsi="Arial"/>
          <w:b w:val="0"/>
          <w:caps w:val="0"/>
          <w:kern w:val="0"/>
          <w:lang w:val="cs-CZ"/>
        </w:rPr>
        <w:t>Zařízení staveniště nebude zřizováno.</w:t>
      </w:r>
    </w:p>
    <w:p w14:paraId="584A9DA2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/>
          <w:b w:val="0"/>
          <w:caps w:val="0"/>
          <w:kern w:val="0"/>
          <w:lang w:val="cs-CZ"/>
        </w:rPr>
      </w:pPr>
    </w:p>
    <w:p w14:paraId="418E347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g) stavby zařízení staveniště vyžadující ohlášení:</w:t>
      </w:r>
    </w:p>
    <w:p w14:paraId="07802A5A" w14:textId="77777777" w:rsidR="00CE5CE9" w:rsidRDefault="00CE5CE9">
      <w:pPr>
        <w:pStyle w:val="Uvod"/>
        <w:keepNext w:val="0"/>
        <w:spacing w:after="0" w:line="240" w:lineRule="auto"/>
        <w:ind w:firstLine="567"/>
        <w:rPr>
          <w:rFonts w:ascii="Arial" w:hAnsi="Arial"/>
          <w:b w:val="0"/>
          <w:caps w:val="0"/>
          <w:kern w:val="0"/>
          <w:lang w:val="cs-CZ"/>
        </w:rPr>
      </w:pPr>
      <w:r>
        <w:rPr>
          <w:rFonts w:ascii="Arial" w:hAnsi="Arial"/>
          <w:b w:val="0"/>
          <w:caps w:val="0"/>
          <w:kern w:val="0"/>
          <w:lang w:val="cs-CZ"/>
        </w:rPr>
        <w:t>Zařízení staveniště nebude zřizováno.</w:t>
      </w:r>
    </w:p>
    <w:p w14:paraId="5AE5861A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32567142" w14:textId="77777777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lastRenderedPageBreak/>
        <w:t>h) bezpečnost při provádění stavby:</w:t>
      </w:r>
    </w:p>
    <w:p w14:paraId="3943B456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</w:p>
    <w:p w14:paraId="756A2C64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 w:rsidRPr="00EC713E">
        <w:rPr>
          <w:rFonts w:ascii="Arial" w:hAnsi="Arial" w:cs="Arial"/>
          <w:caps w:val="0"/>
          <w:kern w:val="0"/>
          <w:sz w:val="24"/>
          <w:szCs w:val="22"/>
          <w:lang w:val="cs-CZ"/>
        </w:rPr>
        <w:t>B</w:t>
      </w: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 xml:space="preserve">ezpečnost a ochrana zdraví při práci: </w:t>
      </w:r>
    </w:p>
    <w:p w14:paraId="053600C7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práci je nutné dodržovat zákon</w:t>
      </w:r>
      <w:r w:rsidR="00C67317">
        <w:rPr>
          <w:rFonts w:ascii="Arial" w:hAnsi="Arial" w:cs="Arial"/>
          <w:sz w:val="22"/>
          <w:szCs w:val="22"/>
        </w:rPr>
        <w:t xml:space="preserve"> č.</w:t>
      </w:r>
      <w:r>
        <w:rPr>
          <w:rFonts w:ascii="Arial" w:hAnsi="Arial" w:cs="Arial"/>
          <w:sz w:val="22"/>
          <w:szCs w:val="22"/>
        </w:rPr>
        <w:t xml:space="preserve"> 309/2006 Sb. o zajištění bezpečnosti a ochrany zdraví při práci a nařízení vlády </w:t>
      </w:r>
      <w:r w:rsidR="00C67317">
        <w:rPr>
          <w:rFonts w:ascii="Arial" w:hAnsi="Arial" w:cs="Arial"/>
          <w:sz w:val="22"/>
          <w:szCs w:val="22"/>
        </w:rPr>
        <w:t xml:space="preserve">č. </w:t>
      </w:r>
      <w:r>
        <w:rPr>
          <w:rFonts w:ascii="Arial" w:hAnsi="Arial" w:cs="Arial"/>
          <w:sz w:val="22"/>
          <w:szCs w:val="22"/>
        </w:rPr>
        <w:t>591/2006Sb o minimálních požadavcích na bezpečnost a ochranu zdraví při práci na staveništi.</w:t>
      </w:r>
    </w:p>
    <w:p w14:paraId="03C87CEE" w14:textId="77777777" w:rsidR="000C2685" w:rsidRDefault="000C2685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3D6D7780" w14:textId="77777777" w:rsidR="00CE5CE9" w:rsidRDefault="00CE5CE9">
      <w:pPr>
        <w:pStyle w:val="Uvod"/>
        <w:keepNext w:val="0"/>
        <w:spacing w:before="0" w:after="0" w:line="240" w:lineRule="auto"/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náhrada škod a uvedení do provozu:</w:t>
      </w:r>
    </w:p>
    <w:p w14:paraId="2B8E3674" w14:textId="5B70379E" w:rsidR="00CE5CE9" w:rsidRDefault="00CE5CE9">
      <w:pPr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Po dokončení stavby a zajištění výchozí revize, skutečného provedení a ostatní dokumentace, zhotovitel stavby předá stavbu objednateli. Objednatel požádá o kolaudaci a uvedení stavby do trvalého provozu.</w:t>
      </w:r>
      <w:r w:rsidR="00A91025">
        <w:rPr>
          <w:rFonts w:ascii="Arial" w:hAnsi="Arial"/>
          <w:sz w:val="22"/>
        </w:rPr>
        <w:t xml:space="preserve"> </w:t>
      </w:r>
    </w:p>
    <w:p w14:paraId="09CBC886" w14:textId="77777777" w:rsidR="007E3CB8" w:rsidRDefault="007E3CB8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sz w:val="20"/>
          <w:lang w:val="cs-CZ"/>
        </w:rPr>
      </w:pPr>
    </w:p>
    <w:p w14:paraId="69D881FC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revize elektrického zařízení:</w:t>
      </w:r>
    </w:p>
    <w:p w14:paraId="31FFA16D" w14:textId="77777777" w:rsidR="00CE5CE9" w:rsidRPr="00F95BC1" w:rsidRDefault="00CE5CE9">
      <w:pPr>
        <w:numPr>
          <w:ins w:id="0" w:author="Unknown"/>
        </w:numPr>
        <w:spacing w:before="120"/>
        <w:ind w:left="0" w:firstLine="567"/>
        <w:rPr>
          <w:sz w:val="22"/>
        </w:rPr>
      </w:pPr>
      <w:r w:rsidRPr="00F95BC1">
        <w:rPr>
          <w:rFonts w:ascii="Arial" w:hAnsi="Arial"/>
          <w:sz w:val="22"/>
        </w:rPr>
        <w:t xml:space="preserve">Na závěr bude vyhotovena výchozí revize elektrického zařízení. </w:t>
      </w:r>
    </w:p>
    <w:p w14:paraId="36E09642" w14:textId="77777777" w:rsidR="00CE5CE9" w:rsidRPr="00AE361D" w:rsidRDefault="00CE5CE9" w:rsidP="00AE361D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0F13CA3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i) ochrana životního prostředí:</w:t>
      </w:r>
    </w:p>
    <w:p w14:paraId="21B0312D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7F5B5DC4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ochrana životního prostředí:</w:t>
      </w:r>
    </w:p>
    <w:p w14:paraId="6F2920E9" w14:textId="77777777" w:rsidR="00CE5CE9" w:rsidRDefault="00CE5CE9">
      <w:pPr>
        <w:spacing w:before="120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je povinen chovat se šetrně a ohleduplně k životnímu prostředí a dodržovat platné zákony a předpisy.</w:t>
      </w:r>
    </w:p>
    <w:p w14:paraId="17E07C77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činnostech se zvýšeným rizikem úniku nebezpečných látek musí být zhotovitel preventivně vybaven technickými přípravky a absorpčními materiály k minimalizaci škod na životním prostředí.</w:t>
      </w:r>
    </w:p>
    <w:p w14:paraId="1A139169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případě úniku škodlivých látek nebo zjištění kontaminace životního prostředí při činnostech zhotovitele v objektech objednatele, je zhotovitel plně odpovědný za vzniklou škodu a je povinen ihned zajistit účinná opatření k odstranění vzniklých škod a tuto skutečnost ohlásit bez zbytečného prodlení Hasičskému záchrannému sboru, České inspekci životního prostředí a objednateli.</w:t>
      </w:r>
    </w:p>
    <w:p w14:paraId="7BBE3B1D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</w:p>
    <w:p w14:paraId="4BEEBCCC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kern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demontovaný materiál a odpady:</w:t>
      </w:r>
    </w:p>
    <w:p w14:paraId="20CDC24A" w14:textId="77777777" w:rsidR="00D53778" w:rsidRDefault="00D53778" w:rsidP="00DF4190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E361D">
        <w:rPr>
          <w:rFonts w:ascii="Arial" w:hAnsi="Arial" w:cs="Arial"/>
          <w:sz w:val="22"/>
        </w:rPr>
        <w:t>Demontovaný materiál</w:t>
      </w:r>
      <w:r w:rsidR="00344A6A" w:rsidRPr="00AE361D">
        <w:rPr>
          <w:rFonts w:ascii="Arial" w:hAnsi="Arial" w:cs="Arial"/>
          <w:sz w:val="22"/>
        </w:rPr>
        <w:t>y</w:t>
      </w:r>
      <w:r w:rsidRPr="00AE361D">
        <w:rPr>
          <w:rFonts w:ascii="Arial" w:hAnsi="Arial" w:cs="Arial"/>
          <w:sz w:val="22"/>
        </w:rPr>
        <w:t xml:space="preserve"> a odpady budou </w:t>
      </w:r>
      <w:r w:rsidR="00C67317">
        <w:rPr>
          <w:rFonts w:ascii="Arial" w:hAnsi="Arial" w:cs="Arial"/>
          <w:sz w:val="22"/>
        </w:rPr>
        <w:t xml:space="preserve">ekologicky zlikvidovány. </w:t>
      </w:r>
      <w:r w:rsidRPr="00AE361D">
        <w:rPr>
          <w:rFonts w:ascii="Arial" w:hAnsi="Arial" w:cs="Arial"/>
          <w:sz w:val="22"/>
        </w:rPr>
        <w:t>Pro demontovaný materiál</w:t>
      </w:r>
      <w:r w:rsidR="00344A6A" w:rsidRPr="00AE361D">
        <w:rPr>
          <w:rFonts w:ascii="Arial" w:hAnsi="Arial" w:cs="Arial"/>
          <w:sz w:val="22"/>
        </w:rPr>
        <w:t xml:space="preserve"> </w:t>
      </w:r>
      <w:r w:rsidRPr="00AE361D">
        <w:rPr>
          <w:rFonts w:ascii="Arial" w:hAnsi="Arial" w:cs="Arial"/>
          <w:sz w:val="22"/>
        </w:rPr>
        <w:t xml:space="preserve">a odpady </w:t>
      </w:r>
      <w:r w:rsidR="00344A6A" w:rsidRPr="00AE361D">
        <w:rPr>
          <w:rFonts w:ascii="Arial" w:hAnsi="Arial" w:cs="Arial"/>
          <w:sz w:val="22"/>
        </w:rPr>
        <w:t>je</w:t>
      </w:r>
      <w:r w:rsidRPr="00AE361D">
        <w:rPr>
          <w:rFonts w:ascii="Arial" w:hAnsi="Arial" w:cs="Arial"/>
          <w:sz w:val="22"/>
        </w:rPr>
        <w:t xml:space="preserve"> proveden soupis</w:t>
      </w:r>
      <w:r w:rsidR="00DF4190">
        <w:rPr>
          <w:rFonts w:ascii="Arial" w:hAnsi="Arial" w:cs="Arial"/>
          <w:sz w:val="22"/>
        </w:rPr>
        <w:t>.</w:t>
      </w:r>
      <w:r w:rsidR="00DF4190">
        <w:rPr>
          <w:rFonts w:ascii="Arial" w:hAnsi="Arial" w:cs="Arial"/>
          <w:sz w:val="22"/>
          <w:szCs w:val="22"/>
        </w:rPr>
        <w:t xml:space="preserve"> Množství odpadů, které vzniknou v průběhu výstavby nelze přesně určit.</w:t>
      </w:r>
    </w:p>
    <w:p w14:paraId="10A3651B" w14:textId="77777777" w:rsidR="00DF4190" w:rsidRDefault="00DF4190" w:rsidP="00DF4190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14:paraId="676A7694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Katalogové číslo </w:t>
      </w:r>
      <w:r>
        <w:rPr>
          <w:rFonts w:ascii="Arial" w:hAnsi="Arial" w:cs="Arial"/>
          <w:sz w:val="22"/>
          <w:szCs w:val="22"/>
        </w:rPr>
        <w:tab/>
        <w:t xml:space="preserve">Název druhu odpadu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Kategorie odpadu</w:t>
      </w:r>
      <w:r>
        <w:rPr>
          <w:rFonts w:ascii="Arial" w:hAnsi="Arial" w:cs="Arial"/>
          <w:sz w:val="22"/>
          <w:szCs w:val="22"/>
        </w:rPr>
        <w:tab/>
        <w:t>Způsob nakládání</w:t>
      </w:r>
    </w:p>
    <w:p w14:paraId="7A53E753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15 01 02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Plastový obal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7FDE5A01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Beton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102FC623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Cihla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recyklace</w:t>
      </w:r>
    </w:p>
    <w:p w14:paraId="13D0E43D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Dřevo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4FD0C27D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17 02 03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Plast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16C21672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Měď, bronz, mosaz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2EE3CF82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Hliník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749C7BA0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17 04 05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Železo a ocel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323F9B51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17 04 07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Směsné kovy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4D36455F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17 04 11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Odpad kabelů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36102A46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17 06 04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Izolační materiály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25329453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20 01 01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Papír nebo lepenka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192D1D08" w14:textId="77777777" w:rsidR="00501116" w:rsidRDefault="00501116">
      <w:pPr>
        <w:ind w:left="0"/>
        <w:rPr>
          <w:rFonts w:ascii="Arial" w:hAnsi="Arial" w:cs="Arial"/>
          <w:b/>
          <w:i/>
          <w:sz w:val="26"/>
          <w:szCs w:val="28"/>
        </w:rPr>
      </w:pPr>
    </w:p>
    <w:p w14:paraId="2B0A8844" w14:textId="04324FD4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j) orientační lhůty výstavby:</w:t>
      </w:r>
    </w:p>
    <w:p w14:paraId="4E1A7491" w14:textId="77777777" w:rsidR="00FF72CC" w:rsidRPr="00FF72CC" w:rsidRDefault="00FF72CC">
      <w:pPr>
        <w:ind w:left="0"/>
        <w:rPr>
          <w:rFonts w:ascii="Arial" w:hAnsi="Arial"/>
          <w:caps/>
          <w:sz w:val="22"/>
        </w:rPr>
      </w:pPr>
    </w:p>
    <w:p w14:paraId="67F6ACAD" w14:textId="0804B9D5" w:rsidR="00CE5CE9" w:rsidRPr="0092632B" w:rsidRDefault="00CE5CE9">
      <w:pPr>
        <w:ind w:left="0"/>
        <w:rPr>
          <w:rFonts w:ascii="Arial" w:hAnsi="Arial"/>
          <w:color w:val="000000" w:themeColor="text1"/>
          <w:sz w:val="22"/>
        </w:rPr>
      </w:pPr>
      <w:r w:rsidRPr="0092632B">
        <w:rPr>
          <w:rFonts w:ascii="Arial" w:hAnsi="Arial"/>
          <w:b/>
          <w:smallCaps/>
          <w:color w:val="000000" w:themeColor="text1"/>
          <w:sz w:val="24"/>
        </w:rPr>
        <w:t xml:space="preserve">termín </w:t>
      </w:r>
      <w:proofErr w:type="gramStart"/>
      <w:r w:rsidRPr="0092632B">
        <w:rPr>
          <w:rFonts w:ascii="Arial" w:hAnsi="Arial"/>
          <w:b/>
          <w:smallCaps/>
          <w:color w:val="000000" w:themeColor="text1"/>
          <w:sz w:val="24"/>
        </w:rPr>
        <w:t>zahájení</w:t>
      </w:r>
      <w:r w:rsidRPr="0092632B">
        <w:rPr>
          <w:rFonts w:ascii="Arial" w:hAnsi="Arial"/>
          <w:b/>
          <w:smallCaps/>
          <w:color w:val="000000" w:themeColor="text1"/>
          <w:sz w:val="22"/>
        </w:rPr>
        <w:t>:</w:t>
      </w:r>
      <w:r w:rsidR="000D3BA1" w:rsidRPr="0092632B">
        <w:rPr>
          <w:rFonts w:ascii="Arial" w:hAnsi="Arial"/>
          <w:b/>
          <w:smallCaps/>
          <w:color w:val="000000" w:themeColor="text1"/>
          <w:sz w:val="22"/>
        </w:rPr>
        <w:t xml:space="preserve">  </w:t>
      </w:r>
      <w:r w:rsidR="00471C45" w:rsidRPr="0092632B">
        <w:rPr>
          <w:rFonts w:ascii="Arial" w:hAnsi="Arial"/>
          <w:b/>
          <w:smallCaps/>
          <w:color w:val="000000" w:themeColor="text1"/>
          <w:sz w:val="22"/>
        </w:rPr>
        <w:t xml:space="preserve"> </w:t>
      </w:r>
      <w:proofErr w:type="gramEnd"/>
      <w:r w:rsidR="00471C45" w:rsidRPr="0092632B">
        <w:rPr>
          <w:rFonts w:ascii="Arial" w:hAnsi="Arial"/>
          <w:b/>
          <w:smallCaps/>
          <w:color w:val="000000" w:themeColor="text1"/>
          <w:sz w:val="22"/>
        </w:rPr>
        <w:t xml:space="preserve">  </w:t>
      </w:r>
      <w:r w:rsidR="006F1B00">
        <w:rPr>
          <w:rFonts w:ascii="Arial" w:hAnsi="Arial"/>
          <w:b/>
          <w:smallCaps/>
          <w:color w:val="000000" w:themeColor="text1"/>
          <w:sz w:val="22"/>
        </w:rPr>
        <w:t>10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>/20</w:t>
      </w:r>
      <w:r w:rsidR="006A34AB" w:rsidRPr="0092632B">
        <w:rPr>
          <w:rFonts w:ascii="Arial" w:hAnsi="Arial"/>
          <w:b/>
          <w:smallCaps/>
          <w:color w:val="000000" w:themeColor="text1"/>
          <w:sz w:val="22"/>
        </w:rPr>
        <w:t>2</w:t>
      </w:r>
      <w:r w:rsidR="00915322" w:rsidRPr="0092632B">
        <w:rPr>
          <w:rFonts w:ascii="Arial" w:hAnsi="Arial"/>
          <w:b/>
          <w:smallCaps/>
          <w:color w:val="000000" w:themeColor="text1"/>
          <w:sz w:val="22"/>
        </w:rPr>
        <w:t>1</w:t>
      </w:r>
    </w:p>
    <w:p w14:paraId="7D4B460E" w14:textId="689D102D" w:rsidR="00CE5CE9" w:rsidRPr="0092632B" w:rsidRDefault="00CE5CE9">
      <w:pPr>
        <w:ind w:left="0"/>
        <w:rPr>
          <w:rFonts w:ascii="Arial" w:hAnsi="Arial"/>
          <w:b/>
          <w:smallCaps/>
          <w:color w:val="000000" w:themeColor="text1"/>
          <w:sz w:val="22"/>
        </w:rPr>
      </w:pPr>
      <w:r w:rsidRPr="0092632B">
        <w:rPr>
          <w:rFonts w:ascii="Arial" w:hAnsi="Arial"/>
          <w:b/>
          <w:smallCaps/>
          <w:color w:val="000000" w:themeColor="text1"/>
          <w:sz w:val="24"/>
        </w:rPr>
        <w:t>termín dokončení</w:t>
      </w:r>
      <w:r w:rsidRPr="0092632B">
        <w:rPr>
          <w:rFonts w:ascii="Arial" w:hAnsi="Arial"/>
          <w:b/>
          <w:smallCaps/>
          <w:color w:val="000000" w:themeColor="text1"/>
          <w:sz w:val="22"/>
        </w:rPr>
        <w:t>: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 xml:space="preserve"> </w:t>
      </w:r>
      <w:r w:rsidR="00501116">
        <w:rPr>
          <w:rFonts w:ascii="Arial" w:hAnsi="Arial"/>
          <w:b/>
          <w:smallCaps/>
          <w:color w:val="000000" w:themeColor="text1"/>
          <w:sz w:val="22"/>
        </w:rPr>
        <w:t>1</w:t>
      </w:r>
      <w:r w:rsidR="006F1B00">
        <w:rPr>
          <w:rFonts w:ascii="Arial" w:hAnsi="Arial"/>
          <w:b/>
          <w:smallCaps/>
          <w:color w:val="000000" w:themeColor="text1"/>
          <w:sz w:val="22"/>
        </w:rPr>
        <w:t>2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>/20</w:t>
      </w:r>
      <w:r w:rsidR="006A34AB" w:rsidRPr="0092632B">
        <w:rPr>
          <w:rFonts w:ascii="Arial" w:hAnsi="Arial"/>
          <w:b/>
          <w:smallCaps/>
          <w:color w:val="000000" w:themeColor="text1"/>
          <w:sz w:val="22"/>
        </w:rPr>
        <w:t>2</w:t>
      </w:r>
      <w:r w:rsidR="00915322" w:rsidRPr="0092632B">
        <w:rPr>
          <w:rFonts w:ascii="Arial" w:hAnsi="Arial"/>
          <w:b/>
          <w:smallCaps/>
          <w:color w:val="000000" w:themeColor="text1"/>
          <w:sz w:val="22"/>
        </w:rPr>
        <w:t>1</w:t>
      </w:r>
    </w:p>
    <w:p w14:paraId="4BCB85CA" w14:textId="77777777" w:rsidR="00CE5CE9" w:rsidRDefault="00CE5CE9">
      <w:pPr>
        <w:ind w:left="0"/>
        <w:rPr>
          <w:rFonts w:ascii="Arial" w:hAnsi="Arial"/>
          <w:sz w:val="22"/>
        </w:rPr>
      </w:pPr>
    </w:p>
    <w:p w14:paraId="59D87637" w14:textId="77777777" w:rsidR="00CE5CE9" w:rsidRDefault="00CE5CE9" w:rsidP="0088703C">
      <w:pPr>
        <w:pStyle w:val="Uvod"/>
        <w:keepNext w:val="0"/>
        <w:tabs>
          <w:tab w:val="left" w:pos="993"/>
        </w:tabs>
        <w:spacing w:before="0" w:after="0" w:line="240" w:lineRule="auto"/>
        <w:ind w:firstLine="567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>
        <w:rPr>
          <w:rFonts w:ascii="Arial" w:hAnsi="Arial" w:cs="Arial"/>
          <w:caps w:val="0"/>
          <w:smallCaps/>
          <w:kern w:val="0"/>
          <w:sz w:val="28"/>
          <w:szCs w:val="28"/>
          <w:lang w:val="cs-CZ"/>
        </w:rPr>
        <w:t>2.</w:t>
      </w:r>
      <w:r w:rsidR="0088703C">
        <w:rPr>
          <w:rFonts w:ascii="Arial" w:hAnsi="Arial" w:cs="Arial"/>
          <w:caps w:val="0"/>
          <w:smallCaps/>
          <w:kern w:val="0"/>
          <w:sz w:val="28"/>
          <w:szCs w:val="28"/>
          <w:lang w:val="cs-CZ"/>
        </w:rPr>
        <w:tab/>
      </w:r>
      <w:r>
        <w:rPr>
          <w:rFonts w:ascii="Arial" w:hAnsi="Arial" w:cs="Arial"/>
          <w:caps w:val="0"/>
          <w:kern w:val="0"/>
          <w:sz w:val="28"/>
          <w:szCs w:val="28"/>
          <w:lang w:val="cs-CZ"/>
        </w:rPr>
        <w:t>Výkresová část</w:t>
      </w:r>
    </w:p>
    <w:p w14:paraId="603C0208" w14:textId="77777777" w:rsidR="00CE5CE9" w:rsidRDefault="00CE5CE9">
      <w:pPr>
        <w:spacing w:before="120"/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staveniště nebude zřizováno.</w:t>
      </w:r>
    </w:p>
    <w:sectPr w:rsidR="00CE5CE9" w:rsidSect="00007E1F">
      <w:footerReference w:type="default" r:id="rId10"/>
      <w:pgSz w:w="11907" w:h="16840"/>
      <w:pgMar w:top="1134" w:right="964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DB649" w14:textId="77777777" w:rsidR="00E34FE9" w:rsidRDefault="00E34FE9">
      <w:r>
        <w:separator/>
      </w:r>
    </w:p>
  </w:endnote>
  <w:endnote w:type="continuationSeparator" w:id="0">
    <w:p w14:paraId="73727D79" w14:textId="77777777" w:rsidR="00E34FE9" w:rsidRDefault="00E3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33DB5" w14:textId="77777777" w:rsidR="007F3D86" w:rsidRDefault="007F3D86">
    <w:pPr>
      <w:pStyle w:val="Zpat"/>
      <w:jc w:val="right"/>
    </w:pPr>
    <w:r>
      <w:t xml:space="preserve">-  </w:t>
    </w:r>
    <w:r w:rsidR="00326216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326216">
      <w:rPr>
        <w:rStyle w:val="slostrnky"/>
      </w:rPr>
      <w:fldChar w:fldCharType="separate"/>
    </w:r>
    <w:r w:rsidR="00125E14">
      <w:rPr>
        <w:rStyle w:val="slostrnky"/>
        <w:noProof/>
      </w:rPr>
      <w:t>1</w:t>
    </w:r>
    <w:r w:rsidR="00326216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B2889" w14:textId="77777777" w:rsidR="00E34FE9" w:rsidRDefault="00E34FE9">
      <w:r>
        <w:separator/>
      </w:r>
    </w:p>
  </w:footnote>
  <w:footnote w:type="continuationSeparator" w:id="0">
    <w:p w14:paraId="6849BD88" w14:textId="77777777" w:rsidR="00E34FE9" w:rsidRDefault="00E34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B87"/>
    <w:multiLevelType w:val="multilevel"/>
    <w:tmpl w:val="620CEC42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dpis2"/>
      <w:suff w:val="space"/>
      <w:lvlText w:val="%1.%2"/>
      <w:lvlJc w:val="left"/>
      <w:pPr>
        <w:ind w:left="680" w:hanging="510"/>
      </w:pPr>
    </w:lvl>
    <w:lvl w:ilvl="2">
      <w:start w:val="1"/>
      <w:numFmt w:val="decimal"/>
      <w:pStyle w:val="Nadpis3"/>
      <w:suff w:val="space"/>
      <w:lvlText w:val="%1.%2.%3"/>
      <w:lvlJc w:val="left"/>
      <w:pPr>
        <w:ind w:left="510" w:hanging="283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 w15:restartNumberingAfterBreak="0">
    <w:nsid w:val="44D5637B"/>
    <w:multiLevelType w:val="hybridMultilevel"/>
    <w:tmpl w:val="E598AD00"/>
    <w:lvl w:ilvl="0" w:tplc="6D42103A">
      <w:start w:val="1"/>
      <w:numFmt w:val="decimal"/>
      <w:lvlText w:val="%1.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50F19"/>
    <w:multiLevelType w:val="hybridMultilevel"/>
    <w:tmpl w:val="EBA6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163"/>
    <w:rsid w:val="00005EE6"/>
    <w:rsid w:val="00007E1F"/>
    <w:rsid w:val="00022D68"/>
    <w:rsid w:val="00034F0E"/>
    <w:rsid w:val="000416E2"/>
    <w:rsid w:val="000A0E61"/>
    <w:rsid w:val="000C2685"/>
    <w:rsid w:val="000D3BA1"/>
    <w:rsid w:val="000F1FA5"/>
    <w:rsid w:val="001002C8"/>
    <w:rsid w:val="001139DB"/>
    <w:rsid w:val="00117C2F"/>
    <w:rsid w:val="00120C9F"/>
    <w:rsid w:val="00122A3D"/>
    <w:rsid w:val="00125E14"/>
    <w:rsid w:val="00187774"/>
    <w:rsid w:val="001C01F2"/>
    <w:rsid w:val="001D5AB3"/>
    <w:rsid w:val="001E72F5"/>
    <w:rsid w:val="00203A01"/>
    <w:rsid w:val="002236C8"/>
    <w:rsid w:val="00227322"/>
    <w:rsid w:val="00266E54"/>
    <w:rsid w:val="002A115D"/>
    <w:rsid w:val="00306EF2"/>
    <w:rsid w:val="003253D0"/>
    <w:rsid w:val="00326216"/>
    <w:rsid w:val="003315B0"/>
    <w:rsid w:val="00344A6A"/>
    <w:rsid w:val="00394CFA"/>
    <w:rsid w:val="003C655A"/>
    <w:rsid w:val="003D0DDE"/>
    <w:rsid w:val="0044444E"/>
    <w:rsid w:val="004564D1"/>
    <w:rsid w:val="00471C45"/>
    <w:rsid w:val="004910A2"/>
    <w:rsid w:val="0049130B"/>
    <w:rsid w:val="00501116"/>
    <w:rsid w:val="00512EB2"/>
    <w:rsid w:val="00543C29"/>
    <w:rsid w:val="00564AAB"/>
    <w:rsid w:val="00575B0B"/>
    <w:rsid w:val="005B006A"/>
    <w:rsid w:val="005B0B43"/>
    <w:rsid w:val="005C7AF8"/>
    <w:rsid w:val="006527B0"/>
    <w:rsid w:val="00686531"/>
    <w:rsid w:val="006A34AB"/>
    <w:rsid w:val="006C3D62"/>
    <w:rsid w:val="006E68CD"/>
    <w:rsid w:val="006F1B00"/>
    <w:rsid w:val="0072700E"/>
    <w:rsid w:val="0073465A"/>
    <w:rsid w:val="007638FC"/>
    <w:rsid w:val="007B0B7D"/>
    <w:rsid w:val="007B5A01"/>
    <w:rsid w:val="007D022D"/>
    <w:rsid w:val="007E0112"/>
    <w:rsid w:val="007E3CB8"/>
    <w:rsid w:val="007F2163"/>
    <w:rsid w:val="007F3D86"/>
    <w:rsid w:val="00817240"/>
    <w:rsid w:val="008465C4"/>
    <w:rsid w:val="0088703C"/>
    <w:rsid w:val="00915322"/>
    <w:rsid w:val="0092632B"/>
    <w:rsid w:val="009376DA"/>
    <w:rsid w:val="00951511"/>
    <w:rsid w:val="009D03FC"/>
    <w:rsid w:val="009E1E92"/>
    <w:rsid w:val="009E6337"/>
    <w:rsid w:val="009F0070"/>
    <w:rsid w:val="00A0238E"/>
    <w:rsid w:val="00A70B3C"/>
    <w:rsid w:val="00A91025"/>
    <w:rsid w:val="00AE361D"/>
    <w:rsid w:val="00AE565C"/>
    <w:rsid w:val="00AF2356"/>
    <w:rsid w:val="00B04428"/>
    <w:rsid w:val="00B94A4E"/>
    <w:rsid w:val="00BB7EA8"/>
    <w:rsid w:val="00BD6715"/>
    <w:rsid w:val="00C06759"/>
    <w:rsid w:val="00C07140"/>
    <w:rsid w:val="00C67317"/>
    <w:rsid w:val="00C908C9"/>
    <w:rsid w:val="00C95981"/>
    <w:rsid w:val="00CB2263"/>
    <w:rsid w:val="00CE5CE9"/>
    <w:rsid w:val="00CE7C1E"/>
    <w:rsid w:val="00D51DDE"/>
    <w:rsid w:val="00D53778"/>
    <w:rsid w:val="00D71D69"/>
    <w:rsid w:val="00DB795C"/>
    <w:rsid w:val="00DC5F30"/>
    <w:rsid w:val="00DF4190"/>
    <w:rsid w:val="00E34FE9"/>
    <w:rsid w:val="00E47CE7"/>
    <w:rsid w:val="00E7520D"/>
    <w:rsid w:val="00E87811"/>
    <w:rsid w:val="00EC594F"/>
    <w:rsid w:val="00EC713E"/>
    <w:rsid w:val="00F13DCD"/>
    <w:rsid w:val="00F56F9B"/>
    <w:rsid w:val="00F601A9"/>
    <w:rsid w:val="00F71ECE"/>
    <w:rsid w:val="00F924F6"/>
    <w:rsid w:val="00F95BC1"/>
    <w:rsid w:val="00FE1BF7"/>
    <w:rsid w:val="00FF022B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901AC"/>
  <w15:docId w15:val="{3589BC3A-404C-4EF1-807E-FE5AE5DC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07E1F"/>
    <w:pPr>
      <w:ind w:left="170"/>
      <w:jc w:val="both"/>
    </w:pPr>
  </w:style>
  <w:style w:type="paragraph" w:styleId="Nadpis1">
    <w:name w:val="heading 1"/>
    <w:basedOn w:val="Normln"/>
    <w:next w:val="Normln"/>
    <w:autoRedefine/>
    <w:qFormat/>
    <w:rsid w:val="00007E1F"/>
    <w:pPr>
      <w:keepNext/>
      <w:numPr>
        <w:numId w:val="1"/>
      </w:numPr>
      <w:spacing w:before="120" w:after="60"/>
      <w:outlineLvl w:val="0"/>
    </w:pPr>
    <w:rPr>
      <w:b/>
      <w:caps/>
      <w:kern w:val="28"/>
      <w:sz w:val="22"/>
      <w:u w:val="single"/>
      <w:lang w:val="en-US"/>
    </w:rPr>
  </w:style>
  <w:style w:type="paragraph" w:styleId="Nadpis2">
    <w:name w:val="heading 2"/>
    <w:basedOn w:val="Normln"/>
    <w:next w:val="Normln"/>
    <w:qFormat/>
    <w:rsid w:val="00007E1F"/>
    <w:pPr>
      <w:keepNext/>
      <w:numPr>
        <w:ilvl w:val="1"/>
        <w:numId w:val="1"/>
      </w:numPr>
      <w:spacing w:before="24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007E1F"/>
    <w:pPr>
      <w:keepNext/>
      <w:numPr>
        <w:ilvl w:val="2"/>
        <w:numId w:val="1"/>
      </w:numPr>
      <w:spacing w:before="240" w:after="60"/>
      <w:outlineLvl w:val="2"/>
    </w:pPr>
    <w:rPr>
      <w:spacing w:val="20"/>
    </w:rPr>
  </w:style>
  <w:style w:type="paragraph" w:styleId="Nadpis4">
    <w:name w:val="heading 4"/>
    <w:basedOn w:val="Normln"/>
    <w:next w:val="Normln"/>
    <w:qFormat/>
    <w:rsid w:val="00007E1F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007E1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007E1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007E1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007E1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007E1F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007E1F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07E1F"/>
    <w:pPr>
      <w:numPr>
        <w:numId w:val="0"/>
      </w:numPr>
      <w:spacing w:line="240" w:lineRule="atLeast"/>
      <w:outlineLvl w:val="9"/>
    </w:pPr>
    <w:rPr>
      <w:u w:val="none"/>
    </w:rPr>
  </w:style>
  <w:style w:type="paragraph" w:styleId="Zhlav">
    <w:name w:val="header"/>
    <w:basedOn w:val="Normln"/>
    <w:rsid w:val="00007E1F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semiHidden/>
    <w:rsid w:val="00007E1F"/>
    <w:pPr>
      <w:tabs>
        <w:tab w:val="right" w:leader="dot" w:pos="9071"/>
      </w:tabs>
      <w:spacing w:before="120" w:after="120"/>
      <w:jc w:val="left"/>
    </w:pPr>
    <w:rPr>
      <w:b/>
      <w:caps/>
    </w:rPr>
  </w:style>
  <w:style w:type="paragraph" w:styleId="Obsah2">
    <w:name w:val="toc 2"/>
    <w:basedOn w:val="Normln"/>
    <w:next w:val="Normln"/>
    <w:semiHidden/>
    <w:rsid w:val="00007E1F"/>
    <w:pPr>
      <w:tabs>
        <w:tab w:val="right" w:leader="dot" w:pos="9071"/>
      </w:tabs>
      <w:jc w:val="left"/>
    </w:pPr>
    <w:rPr>
      <w:smallCaps/>
    </w:rPr>
  </w:style>
  <w:style w:type="paragraph" w:styleId="Obsah3">
    <w:name w:val="toc 3"/>
    <w:basedOn w:val="Normln"/>
    <w:next w:val="Normln"/>
    <w:semiHidden/>
    <w:rsid w:val="00007E1F"/>
    <w:pPr>
      <w:tabs>
        <w:tab w:val="right" w:leader="dot" w:pos="9071"/>
      </w:tabs>
      <w:ind w:left="240"/>
      <w:jc w:val="left"/>
    </w:pPr>
    <w:rPr>
      <w:i/>
    </w:rPr>
  </w:style>
  <w:style w:type="paragraph" w:styleId="Obsah4">
    <w:name w:val="toc 4"/>
    <w:basedOn w:val="Normln"/>
    <w:next w:val="Normln"/>
    <w:semiHidden/>
    <w:rsid w:val="00007E1F"/>
    <w:pPr>
      <w:tabs>
        <w:tab w:val="right" w:leader="dot" w:pos="9071"/>
      </w:tabs>
      <w:ind w:left="480"/>
      <w:jc w:val="left"/>
    </w:pPr>
    <w:rPr>
      <w:sz w:val="18"/>
    </w:rPr>
  </w:style>
  <w:style w:type="paragraph" w:styleId="Obsah5">
    <w:name w:val="toc 5"/>
    <w:basedOn w:val="Normln"/>
    <w:next w:val="Normln"/>
    <w:semiHidden/>
    <w:rsid w:val="00007E1F"/>
    <w:pPr>
      <w:tabs>
        <w:tab w:val="right" w:leader="dot" w:pos="9071"/>
      </w:tabs>
      <w:ind w:left="720"/>
      <w:jc w:val="left"/>
    </w:pPr>
    <w:rPr>
      <w:sz w:val="18"/>
    </w:rPr>
  </w:style>
  <w:style w:type="paragraph" w:styleId="Obsah6">
    <w:name w:val="toc 6"/>
    <w:basedOn w:val="Normln"/>
    <w:next w:val="Normln"/>
    <w:semiHidden/>
    <w:rsid w:val="00007E1F"/>
    <w:pPr>
      <w:tabs>
        <w:tab w:val="right" w:leader="dot" w:pos="9071"/>
      </w:tabs>
      <w:ind w:left="960"/>
      <w:jc w:val="left"/>
    </w:pPr>
    <w:rPr>
      <w:sz w:val="18"/>
    </w:rPr>
  </w:style>
  <w:style w:type="paragraph" w:styleId="Obsah7">
    <w:name w:val="toc 7"/>
    <w:basedOn w:val="Normln"/>
    <w:next w:val="Normln"/>
    <w:semiHidden/>
    <w:rsid w:val="00007E1F"/>
    <w:pPr>
      <w:tabs>
        <w:tab w:val="right" w:leader="dot" w:pos="9071"/>
      </w:tabs>
      <w:ind w:left="1200"/>
      <w:jc w:val="left"/>
    </w:pPr>
    <w:rPr>
      <w:sz w:val="18"/>
    </w:rPr>
  </w:style>
  <w:style w:type="paragraph" w:styleId="Obsah8">
    <w:name w:val="toc 8"/>
    <w:basedOn w:val="Normln"/>
    <w:next w:val="Normln"/>
    <w:semiHidden/>
    <w:rsid w:val="00007E1F"/>
    <w:pPr>
      <w:tabs>
        <w:tab w:val="right" w:leader="dot" w:pos="9071"/>
      </w:tabs>
      <w:ind w:left="1440"/>
      <w:jc w:val="left"/>
    </w:pPr>
    <w:rPr>
      <w:sz w:val="18"/>
    </w:rPr>
  </w:style>
  <w:style w:type="paragraph" w:styleId="Obsah9">
    <w:name w:val="toc 9"/>
    <w:basedOn w:val="Normln"/>
    <w:next w:val="Normln"/>
    <w:semiHidden/>
    <w:rsid w:val="00007E1F"/>
    <w:pPr>
      <w:tabs>
        <w:tab w:val="right" w:leader="dot" w:pos="9071"/>
      </w:tabs>
      <w:ind w:left="1680"/>
      <w:jc w:val="left"/>
    </w:pPr>
    <w:rPr>
      <w:sz w:val="18"/>
    </w:rPr>
  </w:style>
  <w:style w:type="character" w:styleId="slostrnky">
    <w:name w:val="page number"/>
    <w:basedOn w:val="Standardnpsmoodstavce"/>
    <w:rsid w:val="00007E1F"/>
  </w:style>
  <w:style w:type="paragraph" w:styleId="Zkladntextodsazen">
    <w:name w:val="Body Text Indent"/>
    <w:basedOn w:val="Normln"/>
    <w:rsid w:val="00007E1F"/>
    <w:pPr>
      <w:numPr>
        <w:ilvl w:val="12"/>
      </w:numPr>
      <w:spacing w:before="120"/>
      <w:ind w:left="425" w:firstLine="284"/>
    </w:pPr>
  </w:style>
  <w:style w:type="paragraph" w:styleId="Zkladntextodsazen2">
    <w:name w:val="Body Text Indent 2"/>
    <w:basedOn w:val="Normln"/>
    <w:rsid w:val="00007E1F"/>
    <w:pPr>
      <w:spacing w:before="120" w:line="240" w:lineRule="atLeast"/>
      <w:ind w:left="426" w:firstLine="283"/>
    </w:pPr>
  </w:style>
  <w:style w:type="paragraph" w:styleId="Zkladntextodsazen3">
    <w:name w:val="Body Text Indent 3"/>
    <w:basedOn w:val="Normln"/>
    <w:rsid w:val="00007E1F"/>
    <w:pPr>
      <w:numPr>
        <w:ilvl w:val="12"/>
      </w:numPr>
      <w:spacing w:before="120" w:line="240" w:lineRule="atLeast"/>
      <w:ind w:left="426" w:firstLine="283"/>
    </w:pPr>
    <w:rPr>
      <w:color w:val="FF0000"/>
    </w:rPr>
  </w:style>
  <w:style w:type="paragraph" w:styleId="Zkladntext">
    <w:name w:val="Body Text"/>
    <w:basedOn w:val="Normln"/>
    <w:rsid w:val="00007E1F"/>
    <w:pPr>
      <w:spacing w:before="120" w:line="240" w:lineRule="atLeast"/>
      <w:ind w:left="0"/>
    </w:pPr>
    <w:rPr>
      <w:b/>
      <w:u w:val="single"/>
    </w:rPr>
  </w:style>
  <w:style w:type="paragraph" w:styleId="Zkladntext2">
    <w:name w:val="Body Text 2"/>
    <w:basedOn w:val="Normln"/>
    <w:rsid w:val="00007E1F"/>
    <w:pPr>
      <w:numPr>
        <w:ilvl w:val="12"/>
      </w:numPr>
      <w:spacing w:line="240" w:lineRule="atLeast"/>
      <w:ind w:left="170"/>
    </w:pPr>
  </w:style>
  <w:style w:type="paragraph" w:styleId="Rozloendokumentu">
    <w:name w:val="Document Map"/>
    <w:basedOn w:val="Normln"/>
    <w:semiHidden/>
    <w:rsid w:val="00007E1F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"/>
    <w:rsid w:val="00007E1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semiHidden/>
    <w:rsid w:val="00007E1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C67317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7317"/>
  </w:style>
  <w:style w:type="character" w:customStyle="1" w:styleId="TextkomenteChar">
    <w:name w:val="Text komentáře Char"/>
    <w:basedOn w:val="Standardnpsmoodstavce"/>
    <w:link w:val="Textkomente"/>
    <w:rsid w:val="00C67317"/>
  </w:style>
  <w:style w:type="paragraph" w:styleId="Pedmtkomente">
    <w:name w:val="annotation subject"/>
    <w:basedOn w:val="Textkomente"/>
    <w:next w:val="Textkomente"/>
    <w:link w:val="PedmtkomenteChar"/>
    <w:rsid w:val="00C67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673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04E516-B93D-4370-885B-506965719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CD400B-5FC5-432F-9A38-64D3DBB23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045A6E-87D6-41B5-94BC-AB3AC47612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Vzorová technická zpráva</vt:lpstr>
    </vt:vector>
  </TitlesOfParts>
  <Company>JME, a.s. Brno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Vzorová technická zpráva</dc:title>
  <cp:lastModifiedBy>Ryzner, Zbyněk</cp:lastModifiedBy>
  <cp:revision>9</cp:revision>
  <cp:lastPrinted>2003-12-15T09:23:00Z</cp:lastPrinted>
  <dcterms:created xsi:type="dcterms:W3CDTF">2020-11-30T06:53:00Z</dcterms:created>
  <dcterms:modified xsi:type="dcterms:W3CDTF">2021-05-14T11:52:00Z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